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3A6426B3"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553D97" w:rsidRPr="00015488">
        <w:rPr>
          <w:rFonts w:ascii="Calibri" w:hAnsi="Calibri" w:cs="Calibri"/>
          <w:b/>
          <w:bCs/>
          <w:sz w:val="22"/>
          <w:szCs w:val="22"/>
        </w:rPr>
        <w:t xml:space="preserve">Léčivý přípravek ATC </w:t>
      </w:r>
      <w:r w:rsidR="00015488" w:rsidRPr="00015488">
        <w:rPr>
          <w:rFonts w:ascii="Calibri" w:hAnsi="Calibri" w:cs="Calibri"/>
          <w:b/>
          <w:bCs/>
          <w:sz w:val="22"/>
          <w:szCs w:val="22"/>
        </w:rPr>
        <w:t xml:space="preserve">skupiny </w:t>
      </w:r>
      <w:hyperlink r:id="rId8" w:history="1">
        <w:r w:rsidR="00553D97" w:rsidRPr="00015488">
          <w:rPr>
            <w:rFonts w:ascii="Calibri" w:hAnsi="Calibri" w:cs="Calibri"/>
            <w:b/>
            <w:bCs/>
            <w:color w:val="000000"/>
            <w:sz w:val="22"/>
            <w:szCs w:val="22"/>
          </w:rPr>
          <w:t>L03AB07</w:t>
        </w:r>
      </w:hyperlink>
      <w:r w:rsidR="00553D97" w:rsidRPr="00015488">
        <w:rPr>
          <w:rFonts w:ascii="Calibri" w:hAnsi="Calibri" w:cs="Calibri"/>
          <w:b/>
          <w:bCs/>
          <w:sz w:val="22"/>
          <w:szCs w:val="22"/>
        </w:rPr>
        <w:t xml:space="preserve"> s účinnou látkou </w:t>
      </w:r>
      <w:r w:rsidR="00553D97" w:rsidRPr="00015488">
        <w:rPr>
          <w:rFonts w:ascii="Calibri" w:hAnsi="Calibri" w:cs="Calibri"/>
          <w:b/>
          <w:bCs/>
          <w:color w:val="000000"/>
          <w:sz w:val="22"/>
          <w:szCs w:val="22"/>
        </w:rPr>
        <w:t>INTERFERON BETA</w:t>
      </w:r>
      <w:r w:rsidR="00015488">
        <w:rPr>
          <w:rFonts w:ascii="Calibri" w:hAnsi="Calibri" w:cs="Calibri"/>
          <w:b/>
          <w:bCs/>
          <w:color w:val="000000"/>
          <w:sz w:val="22"/>
          <w:szCs w:val="22"/>
        </w:rPr>
        <w:t xml:space="preserve"> </w:t>
      </w:r>
      <w:proofErr w:type="gramStart"/>
      <w:r w:rsidR="00553D97" w:rsidRPr="00015488">
        <w:rPr>
          <w:rFonts w:ascii="Calibri" w:hAnsi="Calibri" w:cs="Calibri"/>
          <w:b/>
          <w:bCs/>
          <w:color w:val="000000"/>
          <w:sz w:val="22"/>
          <w:szCs w:val="22"/>
        </w:rPr>
        <w:t>1A</w:t>
      </w:r>
      <w:proofErr w:type="gramEnd"/>
      <w:r w:rsidR="00A94523">
        <w:rPr>
          <w:rFonts w:ascii="Calibri" w:hAnsi="Calibri" w:cs="Calibri"/>
          <w:b/>
          <w:bCs/>
          <w:color w:val="000000"/>
          <w:sz w:val="22"/>
          <w:szCs w:val="22"/>
        </w:rPr>
        <w:t xml:space="preserve"> </w:t>
      </w:r>
      <w:proofErr w:type="spellStart"/>
      <w:r w:rsidR="00A94523">
        <w:rPr>
          <w:rFonts w:ascii="Calibri" w:hAnsi="Calibri" w:cs="Calibri"/>
          <w:b/>
          <w:bCs/>
          <w:color w:val="000000"/>
          <w:sz w:val="22"/>
          <w:szCs w:val="22"/>
        </w:rPr>
        <w:t>znovuvyhlášení</w:t>
      </w:r>
      <w:proofErr w:type="spellEnd"/>
      <w:r w:rsidR="00015488">
        <w:rPr>
          <w:rFonts w:ascii="Calibri" w:hAnsi="Calibri" w:cs="Calibri"/>
          <w:b/>
          <w:bCs/>
          <w:color w:val="000000"/>
          <w:sz w:val="22"/>
          <w:szCs w:val="22"/>
        </w:rPr>
        <w:t xml:space="preserve">, část ……. </w:t>
      </w:r>
      <w:r w:rsidR="00015488" w:rsidRPr="00015488">
        <w:rPr>
          <w:rFonts w:ascii="Calibri" w:hAnsi="Calibri" w:cs="Calibri"/>
          <w:color w:val="000000"/>
          <w:sz w:val="22"/>
          <w:szCs w:val="22"/>
          <w:highlight w:val="yellow"/>
        </w:rPr>
        <w:t>(číslo části doplní dodavatel)</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C565CCB"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hyperlink r:id="rId9" w:history="1">
        <w:r w:rsidR="00553D97" w:rsidRPr="00553D97">
          <w:rPr>
            <w:b/>
            <w:bCs/>
            <w:color w:val="000000"/>
          </w:rPr>
          <w:t>L03AB07</w:t>
        </w:r>
      </w:hyperlink>
      <w:r w:rsidR="00015488">
        <w:rPr>
          <w:b/>
          <w:bCs/>
        </w:rPr>
        <w:t xml:space="preserve"> </w:t>
      </w:r>
      <w:r w:rsidR="009F5531" w:rsidRPr="002606F5">
        <w:rPr>
          <w:rFonts w:asciiTheme="minorHAnsi" w:hAnsiTheme="minorHAnsi" w:cstheme="minorHAnsi"/>
          <w:bCs/>
          <w:sz w:val="22"/>
          <w:szCs w:val="22"/>
        </w:rPr>
        <w:t>s účinnou látkou</w:t>
      </w:r>
      <w:r w:rsidR="009F5531" w:rsidRPr="002606F5">
        <w:rPr>
          <w:rFonts w:asciiTheme="minorHAnsi" w:hAnsiTheme="minorHAnsi" w:cstheme="minorHAnsi"/>
          <w:b/>
          <w:sz w:val="22"/>
          <w:szCs w:val="22"/>
        </w:rPr>
        <w:t xml:space="preserve"> </w:t>
      </w:r>
      <w:r w:rsidR="00553D97" w:rsidRPr="00553D97">
        <w:rPr>
          <w:b/>
          <w:bCs/>
          <w:color w:val="000000"/>
        </w:rPr>
        <w:t>INTERFERON BETA-</w:t>
      </w:r>
      <w:proofErr w:type="gramStart"/>
      <w:r w:rsidR="00553D97" w:rsidRPr="00553D97">
        <w:rPr>
          <w:b/>
          <w:bCs/>
          <w:color w:val="000000"/>
        </w:rPr>
        <w:t>1A</w:t>
      </w:r>
      <w:proofErr w:type="gramEnd"/>
      <w:r w:rsidR="0000682F">
        <w:rPr>
          <w:rFonts w:ascii="Calibri" w:hAnsi="Calibri" w:cs="Calibri"/>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026CEC68" w14:textId="194DE4F1" w:rsidR="00A6648D" w:rsidRPr="00015488" w:rsidRDefault="002137F3" w:rsidP="00015488">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w:t>
      </w:r>
      <w:r w:rsidRPr="004617FC">
        <w:rPr>
          <w:rFonts w:ascii="Calibri" w:hAnsi="Calibri" w:cs="Calibri"/>
          <w:sz w:val="22"/>
          <w:szCs w:val="22"/>
        </w:rPr>
        <w:lastRenderedPageBreak/>
        <w:t>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5C54B3B6" w:rsidR="00964F33" w:rsidRDefault="00964F33" w:rsidP="00015488">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lastRenderedPageBreak/>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w:t>
      </w:r>
      <w:r w:rsidRPr="004617FC">
        <w:rPr>
          <w:rFonts w:ascii="Calibri" w:hAnsi="Calibri" w:cs="Calibri"/>
          <w:sz w:val="22"/>
          <w:szCs w:val="22"/>
        </w:rPr>
        <w:lastRenderedPageBreak/>
        <w:t>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387F35DE" w:rsidR="0024457F" w:rsidRDefault="0024457F" w:rsidP="0024457F">
      <w:pPr>
        <w:rPr>
          <w:rFonts w:ascii="Calibri" w:hAnsi="Calibri"/>
          <w:sz w:val="22"/>
          <w:szCs w:val="22"/>
          <w:shd w:val="clear" w:color="auto" w:fill="FFFFFF" w:themeFill="background1"/>
        </w:rPr>
      </w:pPr>
    </w:p>
    <w:p w14:paraId="03425CF2" w14:textId="77777777" w:rsidR="00015488" w:rsidRPr="004617FC" w:rsidRDefault="00015488"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23F4547B" w:rsidR="0022356A" w:rsidRDefault="0022356A" w:rsidP="0024457F">
      <w:pPr>
        <w:rPr>
          <w:rFonts w:ascii="Calibri" w:hAnsi="Calibri"/>
          <w:bCs/>
          <w:sz w:val="22"/>
          <w:szCs w:val="22"/>
        </w:rPr>
      </w:pPr>
    </w:p>
    <w:p w14:paraId="6F59BEBC" w14:textId="77777777" w:rsidR="00015488" w:rsidRDefault="00015488"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10"/>
      <w:footerReference w:type="default" r:id="rId11"/>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0682F"/>
    <w:rsid w:val="00010765"/>
    <w:rsid w:val="0001191D"/>
    <w:rsid w:val="00013363"/>
    <w:rsid w:val="000153A6"/>
    <w:rsid w:val="00015488"/>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53D97"/>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246D2"/>
    <w:rsid w:val="00A31487"/>
    <w:rsid w:val="00A35057"/>
    <w:rsid w:val="00A47F7F"/>
    <w:rsid w:val="00A51CD8"/>
    <w:rsid w:val="00A53319"/>
    <w:rsid w:val="00A53956"/>
    <w:rsid w:val="00A559C8"/>
    <w:rsid w:val="00A6648D"/>
    <w:rsid w:val="00A67959"/>
    <w:rsid w:val="00A710B6"/>
    <w:rsid w:val="00A94523"/>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L03AB07&amp;data%5Bwith_adv%5D=0"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ukl.cz/modules/medication/search.php?data%5Batc_group%5D=L03AB07&amp;data%5Bwith_adv%5D=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3676</Words>
  <Characters>21695</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2022-01-04T19:29:00Z</dcterms:created>
  <dcterms:modified xsi:type="dcterms:W3CDTF">2022-01-05T22:35:00Z</dcterms:modified>
</cp:coreProperties>
</file>